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132B4" w14:textId="4DD38E5B" w:rsidR="00D47224" w:rsidRPr="00C00309" w:rsidRDefault="00C00309">
      <w:pPr>
        <w:rPr>
          <w:rFonts w:ascii="Times New Roman" w:hAnsi="Times New Roman" w:cs="Times New Roman"/>
          <w:sz w:val="24"/>
          <w:u w:val="single"/>
        </w:rPr>
      </w:pPr>
      <w:r w:rsidRPr="00C00309">
        <w:rPr>
          <w:rFonts w:ascii="Times New Roman" w:hAnsi="Times New Roman" w:cs="Times New Roman"/>
          <w:sz w:val="24"/>
          <w:u w:val="single"/>
        </w:rPr>
        <w:t>Fallstudie Luminous GmbH zu Kapitel 5 „Datenmodellierung“</w:t>
      </w:r>
    </w:p>
    <w:p w14:paraId="272BF291" w14:textId="77777777" w:rsidR="00C00309" w:rsidRDefault="00C00309">
      <w:pPr>
        <w:rPr>
          <w:rFonts w:ascii="Times New Roman" w:hAnsi="Times New Roman" w:cs="Times New Roman"/>
          <w:sz w:val="24"/>
        </w:rPr>
      </w:pPr>
    </w:p>
    <w:p w14:paraId="54A63B3E" w14:textId="083BA6EC" w:rsidR="00C00309" w:rsidRDefault="00C00309">
      <w:pPr>
        <w:rPr>
          <w:rFonts w:ascii="Times New Roman" w:hAnsi="Times New Roman" w:cs="Times New Roman"/>
          <w:sz w:val="24"/>
        </w:rPr>
      </w:pPr>
      <w:r w:rsidRPr="002C3B85">
        <w:rPr>
          <w:rFonts w:ascii="Times New Roman" w:hAnsi="Times New Roman" w:cs="Times New Roman"/>
          <w:i/>
          <w:sz w:val="24"/>
        </w:rPr>
        <w:t>Ergänzung z</w:t>
      </w:r>
      <w:r>
        <w:rPr>
          <w:rFonts w:ascii="Times New Roman" w:hAnsi="Times New Roman" w:cs="Times New Roman"/>
          <w:i/>
          <w:sz w:val="24"/>
        </w:rPr>
        <w:t>ur Beschreibung der GmbH im Kapitel</w:t>
      </w:r>
      <w:r w:rsidRPr="002C3B85">
        <w:rPr>
          <w:rFonts w:ascii="Times New Roman" w:hAnsi="Times New Roman" w:cs="Times New Roman"/>
          <w:i/>
          <w:sz w:val="24"/>
        </w:rPr>
        <w:t>:</w:t>
      </w:r>
    </w:p>
    <w:p w14:paraId="4F5212D5" w14:textId="5C055BF9" w:rsidR="00E446A4" w:rsidRPr="00C00309" w:rsidRDefault="00D47224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Die Luminous GmbH nutzt im Moment für die Ablage von Kunden-, Lieferanten-</w:t>
      </w:r>
      <w:r w:rsidR="00EF4940" w:rsidRPr="00C00309">
        <w:rPr>
          <w:rFonts w:ascii="Times New Roman" w:hAnsi="Times New Roman" w:cs="Times New Roman"/>
          <w:sz w:val="24"/>
        </w:rPr>
        <w:t xml:space="preserve"> </w:t>
      </w:r>
      <w:r w:rsidRPr="00C00309">
        <w:rPr>
          <w:rFonts w:ascii="Times New Roman" w:hAnsi="Times New Roman" w:cs="Times New Roman"/>
          <w:sz w:val="24"/>
        </w:rPr>
        <w:t xml:space="preserve">sowie Bestelldaten Ordner und Karteikästen. In Zukunft soll diese analoge Ablage der Daten durch eine Datenbank ersetzt werden, um unnötigen </w:t>
      </w:r>
      <w:r w:rsidR="00B05C56" w:rsidRPr="00C00309">
        <w:rPr>
          <w:rFonts w:ascii="Times New Roman" w:hAnsi="Times New Roman" w:cs="Times New Roman"/>
          <w:sz w:val="24"/>
        </w:rPr>
        <w:t xml:space="preserve">Papierverbrauch </w:t>
      </w:r>
      <w:r w:rsidRPr="00C00309">
        <w:rPr>
          <w:rFonts w:ascii="Times New Roman" w:hAnsi="Times New Roman" w:cs="Times New Roman"/>
          <w:sz w:val="24"/>
        </w:rPr>
        <w:t>zu vermeiden und eine bessere Übersicht und einfachere Datenhaltung zu erreichen.</w:t>
      </w:r>
    </w:p>
    <w:p w14:paraId="7993DF5A" w14:textId="77777777" w:rsidR="00C00309" w:rsidRDefault="00C00309">
      <w:pPr>
        <w:rPr>
          <w:rFonts w:ascii="Times New Roman" w:hAnsi="Times New Roman" w:cs="Times New Roman"/>
          <w:sz w:val="24"/>
        </w:rPr>
      </w:pPr>
    </w:p>
    <w:p w14:paraId="534AD76D" w14:textId="6EDC683C" w:rsidR="00EF4940" w:rsidRPr="002455A6" w:rsidRDefault="00C00309">
      <w:pPr>
        <w:rPr>
          <w:rFonts w:ascii="Times New Roman" w:hAnsi="Times New Roman" w:cs="Times New Roman"/>
          <w:i/>
          <w:sz w:val="24"/>
        </w:rPr>
      </w:pPr>
      <w:r w:rsidRPr="00C00309">
        <w:rPr>
          <w:rFonts w:ascii="Times New Roman" w:hAnsi="Times New Roman" w:cs="Times New Roman"/>
          <w:i/>
          <w:sz w:val="24"/>
        </w:rPr>
        <w:t>Aufgabe</w:t>
      </w:r>
      <w:r>
        <w:rPr>
          <w:rFonts w:ascii="Times New Roman" w:hAnsi="Times New Roman" w:cs="Times New Roman"/>
          <w:i/>
          <w:sz w:val="24"/>
        </w:rPr>
        <w:t>n</w:t>
      </w:r>
      <w:r w:rsidRPr="00C00309">
        <w:rPr>
          <w:rFonts w:ascii="Times New Roman" w:hAnsi="Times New Roman" w:cs="Times New Roman"/>
          <w:i/>
          <w:sz w:val="24"/>
        </w:rPr>
        <w:t>:</w:t>
      </w:r>
    </w:p>
    <w:p w14:paraId="1224D3E2" w14:textId="77777777" w:rsidR="002455A6" w:rsidRDefault="00EF4940" w:rsidP="002455A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Erstellen Sie das ER-Modell für das zukünftige Datenbanksystem der Luminous GmbH.</w:t>
      </w:r>
    </w:p>
    <w:p w14:paraId="45518210" w14:textId="4E77A77E" w:rsidR="002455A6" w:rsidRDefault="002455A6" w:rsidP="002455A6">
      <w:pPr>
        <w:pStyle w:val="Listenabsatz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Informationen zur Bearbeitung</w:t>
      </w:r>
      <w:r w:rsidRPr="002455A6">
        <w:rPr>
          <w:rFonts w:ascii="Times New Roman" w:hAnsi="Times New Roman" w:cs="Times New Roman"/>
          <w:sz w:val="24"/>
        </w:rPr>
        <w:t xml:space="preserve">: Die Kunden werden mit </w:t>
      </w:r>
      <w:proofErr w:type="spellStart"/>
      <w:r w:rsidRPr="002455A6">
        <w:rPr>
          <w:rFonts w:ascii="Times New Roman" w:hAnsi="Times New Roman" w:cs="Times New Roman"/>
          <w:sz w:val="24"/>
        </w:rPr>
        <w:t>KundenNr</w:t>
      </w:r>
      <w:proofErr w:type="spellEnd"/>
      <w:r w:rsidRPr="002455A6">
        <w:rPr>
          <w:rFonts w:ascii="Times New Roman" w:hAnsi="Times New Roman" w:cs="Times New Roman"/>
          <w:sz w:val="24"/>
        </w:rPr>
        <w:t xml:space="preserve">, Name und Adresse gespeichert. Die Mitarbeiter haben eine </w:t>
      </w:r>
      <w:proofErr w:type="spellStart"/>
      <w:r w:rsidRPr="002455A6">
        <w:rPr>
          <w:rFonts w:ascii="Times New Roman" w:hAnsi="Times New Roman" w:cs="Times New Roman"/>
          <w:sz w:val="24"/>
        </w:rPr>
        <w:t>MitarbeiterNr</w:t>
      </w:r>
      <w:proofErr w:type="spellEnd"/>
      <w:r w:rsidRPr="002455A6">
        <w:rPr>
          <w:rFonts w:ascii="Times New Roman" w:hAnsi="Times New Roman" w:cs="Times New Roman"/>
          <w:sz w:val="24"/>
        </w:rPr>
        <w:t xml:space="preserve">, einen Namen sowie eine Adresse. Zu einer Lampe sollen die Artikelnummer, der Name des Produkts, der Preis sowie das Einsatzgebiet abgespeichert werden. Eine Bestellung erhält eine </w:t>
      </w:r>
      <w:proofErr w:type="spellStart"/>
      <w:r w:rsidRPr="002455A6">
        <w:rPr>
          <w:rFonts w:ascii="Times New Roman" w:hAnsi="Times New Roman" w:cs="Times New Roman"/>
          <w:sz w:val="24"/>
        </w:rPr>
        <w:t>BestellNr</w:t>
      </w:r>
      <w:proofErr w:type="spellEnd"/>
      <w:r w:rsidRPr="002455A6">
        <w:rPr>
          <w:rFonts w:ascii="Times New Roman" w:hAnsi="Times New Roman" w:cs="Times New Roman"/>
          <w:sz w:val="24"/>
        </w:rPr>
        <w:t>, die Artikelanzahl, den Gesamtpreis und das Bestelldatum.</w:t>
      </w:r>
    </w:p>
    <w:p w14:paraId="5F61784B" w14:textId="77777777" w:rsidR="002455A6" w:rsidRPr="002455A6" w:rsidRDefault="002455A6" w:rsidP="002455A6">
      <w:pPr>
        <w:pStyle w:val="Listenabsatz"/>
        <w:rPr>
          <w:rFonts w:ascii="Times New Roman" w:hAnsi="Times New Roman" w:cs="Times New Roman"/>
          <w:sz w:val="24"/>
        </w:rPr>
      </w:pPr>
    </w:p>
    <w:p w14:paraId="0604635C" w14:textId="156D5111" w:rsidR="00EF4940" w:rsidRDefault="00EF4940" w:rsidP="00EF4940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 xml:space="preserve">Überführen </w:t>
      </w:r>
      <w:r w:rsidR="00147A45" w:rsidRPr="00C00309">
        <w:rPr>
          <w:rFonts w:ascii="Times New Roman" w:hAnsi="Times New Roman" w:cs="Times New Roman"/>
          <w:sz w:val="24"/>
        </w:rPr>
        <w:t>S</w:t>
      </w:r>
      <w:r w:rsidRPr="00C00309">
        <w:rPr>
          <w:rFonts w:ascii="Times New Roman" w:hAnsi="Times New Roman" w:cs="Times New Roman"/>
          <w:sz w:val="24"/>
        </w:rPr>
        <w:t xml:space="preserve">ie </w:t>
      </w:r>
      <w:r w:rsidR="00B05C56" w:rsidRPr="00C00309">
        <w:rPr>
          <w:rFonts w:ascii="Times New Roman" w:hAnsi="Times New Roman" w:cs="Times New Roman"/>
          <w:sz w:val="24"/>
        </w:rPr>
        <w:t>I</w:t>
      </w:r>
      <w:r w:rsidRPr="00C00309">
        <w:rPr>
          <w:rFonts w:ascii="Times New Roman" w:hAnsi="Times New Roman" w:cs="Times New Roman"/>
          <w:sz w:val="24"/>
        </w:rPr>
        <w:t>hr ER-Modell in ein relationales Modell.</w:t>
      </w:r>
    </w:p>
    <w:p w14:paraId="1DCBB8F1" w14:textId="77777777" w:rsidR="002455A6" w:rsidRPr="00C00309" w:rsidRDefault="002455A6" w:rsidP="002455A6">
      <w:pPr>
        <w:pStyle w:val="Listenabsatz"/>
        <w:rPr>
          <w:rFonts w:ascii="Times New Roman" w:hAnsi="Times New Roman" w:cs="Times New Roman"/>
          <w:sz w:val="24"/>
        </w:rPr>
      </w:pPr>
    </w:p>
    <w:p w14:paraId="11600214" w14:textId="64D35039" w:rsidR="002455A6" w:rsidRPr="002455A6" w:rsidRDefault="003C3C7C" w:rsidP="002455A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Überprüfen Sie, ob sich Ihr relationales Modell aus Aufgabe 2 in der 3. Normalform </w:t>
      </w:r>
      <w:del w:id="0" w:author="Christoph Zinkeler" w:date="2018-02-26T13:23:00Z">
        <w:r w:rsidDel="00E760C3">
          <w:rPr>
            <w:rFonts w:ascii="Times New Roman" w:hAnsi="Times New Roman" w:cs="Times New Roman"/>
            <w:sz w:val="24"/>
          </w:rPr>
          <w:delText>befindet</w:delText>
        </w:r>
      </w:del>
      <w:ins w:id="1" w:author="Christoph Zinkeler" w:date="2018-02-26T13:23:00Z">
        <w:r w:rsidR="00E760C3">
          <w:rPr>
            <w:rFonts w:ascii="Times New Roman" w:hAnsi="Times New Roman" w:cs="Times New Roman"/>
            <w:sz w:val="24"/>
          </w:rPr>
          <w:t>vorliegt</w:t>
        </w:r>
      </w:ins>
      <w:r>
        <w:rPr>
          <w:rFonts w:ascii="Times New Roman" w:hAnsi="Times New Roman" w:cs="Times New Roman"/>
          <w:sz w:val="24"/>
        </w:rPr>
        <w:t>. Begründen Sie Ihre Antwort.</w:t>
      </w:r>
    </w:p>
    <w:p w14:paraId="3912725E" w14:textId="13BA5665" w:rsidR="00EF4940" w:rsidRPr="00C00309" w:rsidRDefault="00EF4940" w:rsidP="00EF4940">
      <w:pPr>
        <w:ind w:left="360"/>
        <w:rPr>
          <w:rFonts w:ascii="Times New Roman" w:hAnsi="Times New Roman" w:cs="Times New Roman"/>
          <w:sz w:val="24"/>
        </w:rPr>
      </w:pPr>
    </w:p>
    <w:p w14:paraId="6E9116CA" w14:textId="48092554" w:rsidR="00EF4940" w:rsidRPr="00C00309" w:rsidRDefault="00EF4940" w:rsidP="00EF4940">
      <w:pPr>
        <w:rPr>
          <w:rFonts w:ascii="Times New Roman" w:hAnsi="Times New Roman" w:cs="Times New Roman"/>
          <w:i/>
          <w:sz w:val="24"/>
        </w:rPr>
      </w:pPr>
      <w:r w:rsidRPr="00C00309">
        <w:rPr>
          <w:rFonts w:ascii="Times New Roman" w:hAnsi="Times New Roman" w:cs="Times New Roman"/>
          <w:i/>
          <w:sz w:val="24"/>
        </w:rPr>
        <w:t>Lösungen</w:t>
      </w:r>
      <w:r w:rsidR="00C00309" w:rsidRPr="00C00309">
        <w:rPr>
          <w:rFonts w:ascii="Times New Roman" w:hAnsi="Times New Roman" w:cs="Times New Roman"/>
          <w:i/>
          <w:sz w:val="24"/>
        </w:rPr>
        <w:t>:</w:t>
      </w:r>
    </w:p>
    <w:p w14:paraId="75288F9A" w14:textId="2E0FCB88" w:rsidR="00867EF0" w:rsidRPr="00C00309" w:rsidRDefault="00867EF0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1)</w:t>
      </w:r>
    </w:p>
    <w:p w14:paraId="2EFFFE71" w14:textId="34B4450A" w:rsidR="00867EF0" w:rsidRPr="00C00309" w:rsidRDefault="00867EF0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noProof/>
          <w:sz w:val="24"/>
          <w:lang w:eastAsia="de-DE"/>
        </w:rPr>
        <w:drawing>
          <wp:inline distT="0" distB="0" distL="0" distR="0" wp14:anchorId="484D8817" wp14:editId="49D28EAD">
            <wp:extent cx="4358640" cy="2225040"/>
            <wp:effectExtent l="0" t="0" r="381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9" r="11640" b="31335"/>
                    <a:stretch/>
                  </pic:blipFill>
                  <pic:spPr bwMode="auto">
                    <a:xfrm>
                      <a:off x="0" y="0"/>
                      <a:ext cx="43586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88AD68" w14:textId="2DAF0004" w:rsidR="008B15B6" w:rsidRPr="00C00309" w:rsidRDefault="008B15B6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2)</w:t>
      </w:r>
    </w:p>
    <w:p w14:paraId="0825CB00" w14:textId="30B18E4C" w:rsidR="003C3C7C" w:rsidRDefault="003C3C7C" w:rsidP="00EF49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Zuerst die Überführung der einzelnen Entitäten:</w:t>
      </w:r>
    </w:p>
    <w:p w14:paraId="7AFAB869" w14:textId="25F1B103" w:rsidR="003C3C7C" w:rsidRDefault="003C3C7C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Lampe (</w:t>
      </w:r>
      <w:proofErr w:type="spellStart"/>
      <w:r w:rsidRPr="00C00309">
        <w:rPr>
          <w:rFonts w:ascii="Times New Roman" w:hAnsi="Times New Roman" w:cs="Times New Roman"/>
          <w:sz w:val="24"/>
          <w:u w:val="single"/>
        </w:rPr>
        <w:t>ArtikelNr</w:t>
      </w:r>
      <w:proofErr w:type="spellEnd"/>
      <w:r w:rsidRPr="00C00309">
        <w:rPr>
          <w:rFonts w:ascii="Times New Roman" w:hAnsi="Times New Roman" w:cs="Times New Roman"/>
          <w:sz w:val="24"/>
        </w:rPr>
        <w:t>, L-Name, Preis, Einsatzgebiet)</w:t>
      </w:r>
    </w:p>
    <w:p w14:paraId="2DA0625C" w14:textId="43284563" w:rsidR="008B15B6" w:rsidRPr="00C00309" w:rsidRDefault="008B15B6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Kunde (</w:t>
      </w:r>
      <w:proofErr w:type="spellStart"/>
      <w:r w:rsidRPr="00C00309">
        <w:rPr>
          <w:rFonts w:ascii="Times New Roman" w:hAnsi="Times New Roman" w:cs="Times New Roman"/>
          <w:sz w:val="24"/>
          <w:u w:val="single"/>
        </w:rPr>
        <w:t>KundenNr</w:t>
      </w:r>
      <w:proofErr w:type="spellEnd"/>
      <w:r w:rsidRPr="00C00309">
        <w:rPr>
          <w:rFonts w:ascii="Times New Roman" w:hAnsi="Times New Roman" w:cs="Times New Roman"/>
          <w:sz w:val="24"/>
        </w:rPr>
        <w:t>, K-Name, K-Adresse)</w:t>
      </w:r>
    </w:p>
    <w:p w14:paraId="618FE3BC" w14:textId="5D6B95A5" w:rsidR="008B15B6" w:rsidRPr="00C00309" w:rsidRDefault="008B15B6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lastRenderedPageBreak/>
        <w:t>Mitarbeiter (</w:t>
      </w:r>
      <w:proofErr w:type="spellStart"/>
      <w:r w:rsidRPr="00C00309">
        <w:rPr>
          <w:rFonts w:ascii="Times New Roman" w:hAnsi="Times New Roman" w:cs="Times New Roman"/>
          <w:sz w:val="24"/>
          <w:u w:val="single"/>
        </w:rPr>
        <w:t>MitarbeiterNr</w:t>
      </w:r>
      <w:proofErr w:type="spellEnd"/>
      <w:r w:rsidRPr="00C00309">
        <w:rPr>
          <w:rFonts w:ascii="Times New Roman" w:hAnsi="Times New Roman" w:cs="Times New Roman"/>
          <w:sz w:val="24"/>
        </w:rPr>
        <w:t>, M-Name, M-Adresse)</w:t>
      </w:r>
    </w:p>
    <w:p w14:paraId="0358D06F" w14:textId="6C1D6207" w:rsidR="008B15B6" w:rsidRDefault="008B15B6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Bestellung (</w:t>
      </w:r>
      <w:proofErr w:type="spellStart"/>
      <w:r w:rsidRPr="00C00309">
        <w:rPr>
          <w:rFonts w:ascii="Times New Roman" w:hAnsi="Times New Roman" w:cs="Times New Roman"/>
          <w:sz w:val="24"/>
        </w:rPr>
        <w:t>B</w:t>
      </w:r>
      <w:r w:rsidRPr="00C00309">
        <w:rPr>
          <w:rFonts w:ascii="Times New Roman" w:hAnsi="Times New Roman" w:cs="Times New Roman"/>
          <w:sz w:val="24"/>
          <w:u w:val="single"/>
        </w:rPr>
        <w:t>estellNr</w:t>
      </w:r>
      <w:proofErr w:type="spellEnd"/>
      <w:r w:rsidRPr="00C00309">
        <w:rPr>
          <w:rFonts w:ascii="Times New Roman" w:hAnsi="Times New Roman" w:cs="Times New Roman"/>
          <w:sz w:val="24"/>
        </w:rPr>
        <w:t xml:space="preserve">, Artikelanzahl, Gesamtpreis, Bestelldatum, </w:t>
      </w:r>
      <w:proofErr w:type="spellStart"/>
      <w:r w:rsidRPr="00C00309">
        <w:rPr>
          <w:rFonts w:ascii="Times New Roman" w:hAnsi="Times New Roman" w:cs="Times New Roman"/>
          <w:sz w:val="24"/>
        </w:rPr>
        <w:t>MitarbeiterNr</w:t>
      </w:r>
      <w:proofErr w:type="spellEnd"/>
      <w:r w:rsidRPr="00C0030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00309">
        <w:rPr>
          <w:rFonts w:ascii="Times New Roman" w:hAnsi="Times New Roman" w:cs="Times New Roman"/>
          <w:sz w:val="24"/>
        </w:rPr>
        <w:t>KundenNr</w:t>
      </w:r>
      <w:proofErr w:type="spellEnd"/>
      <w:r w:rsidR="003C3C7C">
        <w:rPr>
          <w:rFonts w:ascii="Times New Roman" w:hAnsi="Times New Roman" w:cs="Times New Roman"/>
          <w:sz w:val="24"/>
        </w:rPr>
        <w:t>)</w:t>
      </w:r>
    </w:p>
    <w:p w14:paraId="3E468C13" w14:textId="7AC27A21" w:rsidR="003C3C7C" w:rsidRPr="00C00309" w:rsidRDefault="003C3C7C" w:rsidP="00EF49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Bei der Bestellung sind die </w:t>
      </w:r>
      <w:proofErr w:type="spellStart"/>
      <w:r>
        <w:rPr>
          <w:rFonts w:ascii="Times New Roman" w:hAnsi="Times New Roman" w:cs="Times New Roman"/>
          <w:sz w:val="24"/>
        </w:rPr>
        <w:t>MitarbeiterNr</w:t>
      </w:r>
      <w:proofErr w:type="spellEnd"/>
      <w:r>
        <w:rPr>
          <w:rFonts w:ascii="Times New Roman" w:hAnsi="Times New Roman" w:cs="Times New Roman"/>
          <w:sz w:val="24"/>
        </w:rPr>
        <w:t xml:space="preserve"> und die </w:t>
      </w:r>
      <w:proofErr w:type="spellStart"/>
      <w:r>
        <w:rPr>
          <w:rFonts w:ascii="Times New Roman" w:hAnsi="Times New Roman" w:cs="Times New Roman"/>
          <w:sz w:val="24"/>
        </w:rPr>
        <w:t>KundenNr</w:t>
      </w:r>
      <w:proofErr w:type="spellEnd"/>
      <w:r>
        <w:rPr>
          <w:rFonts w:ascii="Times New Roman" w:hAnsi="Times New Roman" w:cs="Times New Roman"/>
          <w:sz w:val="24"/>
        </w:rPr>
        <w:t xml:space="preserve"> Fremdschlüssel, um die </w:t>
      </w:r>
      <w:proofErr w:type="gramStart"/>
      <w:r>
        <w:rPr>
          <w:rFonts w:ascii="Times New Roman" w:hAnsi="Times New Roman" w:cs="Times New Roman"/>
          <w:sz w:val="24"/>
        </w:rPr>
        <w:t>1:n</w:t>
      </w:r>
      <w:proofErr w:type="gramEnd"/>
      <w:r>
        <w:rPr>
          <w:rFonts w:ascii="Times New Roman" w:hAnsi="Times New Roman" w:cs="Times New Roman"/>
          <w:sz w:val="24"/>
        </w:rPr>
        <w:t>-Beziehungen der Bestellung zu Mitarbeiter und Kunde abzubilden.</w:t>
      </w:r>
    </w:p>
    <w:p w14:paraId="07B680FA" w14:textId="2445F63F" w:rsidR="008B15B6" w:rsidRDefault="008B15B6" w:rsidP="00EF494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>Enthält (</w:t>
      </w:r>
      <w:proofErr w:type="spellStart"/>
      <w:r w:rsidRPr="00C00309">
        <w:rPr>
          <w:rFonts w:ascii="Times New Roman" w:hAnsi="Times New Roman" w:cs="Times New Roman"/>
          <w:sz w:val="24"/>
          <w:u w:val="single"/>
        </w:rPr>
        <w:t>BestellNr</w:t>
      </w:r>
      <w:proofErr w:type="spellEnd"/>
      <w:r w:rsidRPr="00C00309">
        <w:rPr>
          <w:rFonts w:ascii="Times New Roman" w:hAnsi="Times New Roman" w:cs="Times New Roman"/>
          <w:sz w:val="24"/>
        </w:rPr>
        <w:t xml:space="preserve">, </w:t>
      </w:r>
      <w:proofErr w:type="spellStart"/>
      <w:proofErr w:type="gramStart"/>
      <w:r w:rsidRPr="00C00309">
        <w:rPr>
          <w:rFonts w:ascii="Times New Roman" w:hAnsi="Times New Roman" w:cs="Times New Roman"/>
          <w:sz w:val="24"/>
          <w:u w:val="single"/>
        </w:rPr>
        <w:t>ArtikelNr</w:t>
      </w:r>
      <w:proofErr w:type="spellEnd"/>
      <w:r w:rsidRPr="00C00309">
        <w:rPr>
          <w:rFonts w:ascii="Times New Roman" w:hAnsi="Times New Roman" w:cs="Times New Roman"/>
          <w:sz w:val="24"/>
        </w:rPr>
        <w:t xml:space="preserve"> </w:t>
      </w:r>
      <w:r w:rsidR="003C3C7C">
        <w:rPr>
          <w:rFonts w:ascii="Times New Roman" w:hAnsi="Times New Roman" w:cs="Times New Roman"/>
          <w:sz w:val="24"/>
        </w:rPr>
        <w:t>)</w:t>
      </w:r>
      <w:proofErr w:type="gramEnd"/>
    </w:p>
    <w:p w14:paraId="2B049B8A" w14:textId="27F1534D" w:rsidR="003C3C7C" w:rsidRPr="00C00309" w:rsidRDefault="003C3C7C" w:rsidP="00EF49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Um die n:m-Beziehung zwischen Bestellung und Lampe abzubilden, wird eine eigene Relation Enthält gebildet. Sie enthält als zusammengesetzten Primärschlüssel die Primärschlüssel aus Bestellung und Lampe, die hier Fremdschlüssel werden.</w:t>
      </w:r>
    </w:p>
    <w:p w14:paraId="550DF102" w14:textId="77777777" w:rsidR="008B15B6" w:rsidRPr="00C00309" w:rsidRDefault="008B15B6" w:rsidP="00EF4940">
      <w:pPr>
        <w:rPr>
          <w:rFonts w:ascii="Times New Roman" w:hAnsi="Times New Roman" w:cs="Times New Roman"/>
          <w:sz w:val="24"/>
        </w:rPr>
      </w:pPr>
    </w:p>
    <w:p w14:paraId="2EC080D7" w14:textId="379FCF8C" w:rsidR="00EF4940" w:rsidRPr="00C00309" w:rsidRDefault="00740250" w:rsidP="00740250">
      <w:pPr>
        <w:rPr>
          <w:rFonts w:ascii="Times New Roman" w:hAnsi="Times New Roman" w:cs="Times New Roman"/>
          <w:sz w:val="24"/>
        </w:rPr>
      </w:pPr>
      <w:r w:rsidRPr="00C00309">
        <w:rPr>
          <w:rFonts w:ascii="Times New Roman" w:hAnsi="Times New Roman" w:cs="Times New Roman"/>
          <w:sz w:val="24"/>
        </w:rPr>
        <w:t xml:space="preserve">3) </w:t>
      </w:r>
      <w:r w:rsidR="003C3C7C">
        <w:rPr>
          <w:rFonts w:ascii="Times New Roman" w:hAnsi="Times New Roman" w:cs="Times New Roman"/>
          <w:sz w:val="24"/>
        </w:rPr>
        <w:t xml:space="preserve">Das Modell aus Aufgabe 2 </w:t>
      </w:r>
      <w:del w:id="2" w:author="Christoph Zinkeler" w:date="2018-02-26T13:24:00Z">
        <w:r w:rsidR="003C3C7C" w:rsidDel="00E760C3">
          <w:rPr>
            <w:rFonts w:ascii="Times New Roman" w:hAnsi="Times New Roman" w:cs="Times New Roman"/>
            <w:sz w:val="24"/>
          </w:rPr>
          <w:delText>befindet sich</w:delText>
        </w:r>
      </w:del>
      <w:ins w:id="3" w:author="Christoph Zinkeler" w:date="2018-02-26T13:24:00Z">
        <w:r w:rsidR="00E760C3">
          <w:rPr>
            <w:rFonts w:ascii="Times New Roman" w:hAnsi="Times New Roman" w:cs="Times New Roman"/>
            <w:sz w:val="24"/>
          </w:rPr>
          <w:t>liegt</w:t>
        </w:r>
      </w:ins>
      <w:r w:rsidR="003C3C7C">
        <w:rPr>
          <w:rFonts w:ascii="Times New Roman" w:hAnsi="Times New Roman" w:cs="Times New Roman"/>
          <w:sz w:val="24"/>
        </w:rPr>
        <w:t xml:space="preserve"> </w:t>
      </w:r>
      <w:r w:rsidR="009A7467">
        <w:rPr>
          <w:rFonts w:ascii="Times New Roman" w:hAnsi="Times New Roman" w:cs="Times New Roman"/>
          <w:sz w:val="24"/>
        </w:rPr>
        <w:t xml:space="preserve">nicht </w:t>
      </w:r>
      <w:r w:rsidR="003C3C7C">
        <w:rPr>
          <w:rFonts w:ascii="Times New Roman" w:hAnsi="Times New Roman" w:cs="Times New Roman"/>
          <w:sz w:val="24"/>
        </w:rPr>
        <w:t>in der 3. Normalform</w:t>
      </w:r>
      <w:ins w:id="4" w:author="Christoph Zinkeler" w:date="2018-02-26T13:24:00Z">
        <w:r w:rsidR="00E760C3">
          <w:rPr>
            <w:rFonts w:ascii="Times New Roman" w:hAnsi="Times New Roman" w:cs="Times New Roman"/>
            <w:sz w:val="24"/>
          </w:rPr>
          <w:t xml:space="preserve"> vor</w:t>
        </w:r>
      </w:ins>
      <w:r w:rsidR="003C3C7C">
        <w:rPr>
          <w:rFonts w:ascii="Times New Roman" w:hAnsi="Times New Roman" w:cs="Times New Roman"/>
          <w:sz w:val="24"/>
        </w:rPr>
        <w:t xml:space="preserve">. </w:t>
      </w:r>
      <w:del w:id="5" w:author="Christoph Zinkeler" w:date="2018-02-26T13:23:00Z">
        <w:r w:rsidR="009A7467" w:rsidDel="00E760C3">
          <w:rPr>
            <w:rFonts w:ascii="Times New Roman" w:hAnsi="Times New Roman" w:cs="Times New Roman"/>
            <w:sz w:val="24"/>
          </w:rPr>
          <w:delText>Dies liegt daran, dass nicht einmal die 1. Normalform gegeben ist, da nicht alle Attribute atomar vorliegen</w:delText>
        </w:r>
      </w:del>
      <w:ins w:id="6" w:author="Christoph Zinkeler" w:date="2018-02-26T13:23:00Z">
        <w:r w:rsidR="00E760C3">
          <w:rPr>
            <w:rFonts w:ascii="Times New Roman" w:hAnsi="Times New Roman" w:cs="Times New Roman"/>
            <w:sz w:val="24"/>
          </w:rPr>
          <w:t>Der Grund hierfür ist, dass es s</w:t>
        </w:r>
      </w:ins>
      <w:ins w:id="7" w:author="Christoph Zinkeler" w:date="2018-02-26T13:24:00Z">
        <w:r w:rsidR="00E760C3">
          <w:rPr>
            <w:rFonts w:ascii="Times New Roman" w:hAnsi="Times New Roman" w:cs="Times New Roman"/>
            <w:sz w:val="24"/>
          </w:rPr>
          <w:t xml:space="preserve">ich </w:t>
        </w:r>
      </w:ins>
      <w:ins w:id="8" w:author="Christoph Zinkeler" w:date="2018-02-26T13:23:00Z">
        <w:r w:rsidR="00E760C3">
          <w:rPr>
            <w:rFonts w:ascii="Times New Roman" w:hAnsi="Times New Roman" w:cs="Times New Roman"/>
            <w:sz w:val="24"/>
          </w:rPr>
          <w:t>nicht einmal in der 1. Normalform befindet</w:t>
        </w:r>
      </w:ins>
      <w:r w:rsidR="009A7467">
        <w:rPr>
          <w:rFonts w:ascii="Times New Roman" w:hAnsi="Times New Roman" w:cs="Times New Roman"/>
          <w:sz w:val="24"/>
        </w:rPr>
        <w:t>. So bestehen die Attribute K-Name und M-Name je</w:t>
      </w:r>
      <w:ins w:id="9" w:author="Christoph Zinkeler" w:date="2018-02-26T13:24:00Z">
        <w:r w:rsidR="00E760C3">
          <w:rPr>
            <w:rFonts w:ascii="Times New Roman" w:hAnsi="Times New Roman" w:cs="Times New Roman"/>
            <w:sz w:val="24"/>
          </w:rPr>
          <w:t>weils</w:t>
        </w:r>
      </w:ins>
      <w:r w:rsidR="009A7467">
        <w:rPr>
          <w:rFonts w:ascii="Times New Roman" w:hAnsi="Times New Roman" w:cs="Times New Roman"/>
          <w:sz w:val="24"/>
        </w:rPr>
        <w:t xml:space="preserve"> </w:t>
      </w:r>
      <w:del w:id="10" w:author="Christoph Zinkeler" w:date="2018-02-26T13:24:00Z">
        <w:r w:rsidR="009A7467" w:rsidDel="00E760C3">
          <w:rPr>
            <w:rFonts w:ascii="Times New Roman" w:hAnsi="Times New Roman" w:cs="Times New Roman"/>
            <w:sz w:val="24"/>
          </w:rPr>
          <w:delText>AUS EINEM</w:delText>
        </w:r>
      </w:del>
      <w:ins w:id="11" w:author="Christoph Zinkeler" w:date="2018-02-26T13:24:00Z">
        <w:r w:rsidR="00E760C3">
          <w:rPr>
            <w:rFonts w:ascii="Times New Roman" w:hAnsi="Times New Roman" w:cs="Times New Roman"/>
            <w:sz w:val="24"/>
          </w:rPr>
          <w:t>aus einem</w:t>
        </w:r>
      </w:ins>
      <w:r w:rsidR="009A7467">
        <w:rPr>
          <w:rFonts w:ascii="Times New Roman" w:hAnsi="Times New Roman" w:cs="Times New Roman"/>
          <w:sz w:val="24"/>
        </w:rPr>
        <w:t xml:space="preserve"> Vor- und Nachnamen, </w:t>
      </w:r>
      <w:del w:id="12" w:author="Christoph Zinkeler" w:date="2018-02-26T13:24:00Z">
        <w:r w:rsidR="009A7467" w:rsidDel="00E760C3">
          <w:rPr>
            <w:rFonts w:ascii="Times New Roman" w:hAnsi="Times New Roman" w:cs="Times New Roman"/>
            <w:sz w:val="24"/>
          </w:rPr>
          <w:delText xml:space="preserve">Die </w:delText>
        </w:r>
      </w:del>
      <w:ins w:id="13" w:author="Christoph Zinkeler" w:date="2018-02-26T13:24:00Z">
        <w:r w:rsidR="00E760C3">
          <w:rPr>
            <w:rFonts w:ascii="Times New Roman" w:hAnsi="Times New Roman" w:cs="Times New Roman"/>
            <w:sz w:val="24"/>
          </w:rPr>
          <w:t>d</w:t>
        </w:r>
        <w:r w:rsidR="00E760C3">
          <w:rPr>
            <w:rFonts w:ascii="Times New Roman" w:hAnsi="Times New Roman" w:cs="Times New Roman"/>
            <w:sz w:val="24"/>
          </w:rPr>
          <w:t xml:space="preserve">ie </w:t>
        </w:r>
      </w:ins>
      <w:r w:rsidR="009A7467">
        <w:rPr>
          <w:rFonts w:ascii="Times New Roman" w:hAnsi="Times New Roman" w:cs="Times New Roman"/>
          <w:sz w:val="24"/>
        </w:rPr>
        <w:t xml:space="preserve">K-Adresse und die M-Adresse sind zusammengesetzt aus Straße, Hausnummer, </w:t>
      </w:r>
      <w:commentRangeStart w:id="14"/>
      <w:r w:rsidR="009A7467">
        <w:rPr>
          <w:rFonts w:ascii="Times New Roman" w:hAnsi="Times New Roman" w:cs="Times New Roman"/>
          <w:sz w:val="24"/>
        </w:rPr>
        <w:t xml:space="preserve">Postleitzahl sowie </w:t>
      </w:r>
      <w:commentRangeEnd w:id="14"/>
      <w:r w:rsidR="00E760C3">
        <w:rPr>
          <w:rStyle w:val="Kommentarzeichen"/>
        </w:rPr>
        <w:commentReference w:id="14"/>
      </w:r>
      <w:r w:rsidR="009A7467">
        <w:rPr>
          <w:rFonts w:ascii="Times New Roman" w:hAnsi="Times New Roman" w:cs="Times New Roman"/>
          <w:sz w:val="24"/>
        </w:rPr>
        <w:t>Ort.</w:t>
      </w:r>
    </w:p>
    <w:p w14:paraId="76C87F62" w14:textId="77777777" w:rsidR="00083C0F" w:rsidRDefault="00083C0F" w:rsidP="00EF4940">
      <w:bookmarkStart w:id="15" w:name="_GoBack"/>
      <w:bookmarkEnd w:id="15"/>
    </w:p>
    <w:sectPr w:rsidR="00083C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4" w:author="Christoph Zinkeler" w:date="2018-02-26T13:25:00Z" w:initials="CZ">
    <w:p w14:paraId="10D7D31E" w14:textId="08F394C9" w:rsidR="00E760C3" w:rsidRDefault="00E760C3">
      <w:pPr>
        <w:pStyle w:val="Kommentartext"/>
      </w:pPr>
      <w:r>
        <w:rPr>
          <w:rStyle w:val="Kommentarzeichen"/>
        </w:rPr>
        <w:annotationRef/>
      </w:r>
      <w:r>
        <w:t>Kein Komma, wunderbar *_*</w:t>
      </w:r>
      <w:r>
        <w:br/>
        <w:t>Ich würde allerdings anstatt dem „sowie“ ein „und“ benutzen, klingt besser. Überlasse ich aber dir</w:t>
      </w:r>
      <w:proofErr w:type="gramStart"/>
      <w:r>
        <w:t xml:space="preserve">. </w:t>
      </w:r>
      <w:proofErr w:type="gramEnd"/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D7D3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D7D31E" w16cid:durableId="1E3E893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D4DA8"/>
    <w:multiLevelType w:val="hybridMultilevel"/>
    <w:tmpl w:val="CD78F9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ristoph Zinkeler">
    <w15:presenceInfo w15:providerId="Windows Live" w15:userId="caf5fa2113eebc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C39"/>
    <w:rsid w:val="000410B6"/>
    <w:rsid w:val="000464AE"/>
    <w:rsid w:val="00083C0F"/>
    <w:rsid w:val="00147A45"/>
    <w:rsid w:val="002455A6"/>
    <w:rsid w:val="002656B9"/>
    <w:rsid w:val="003B5EAD"/>
    <w:rsid w:val="003C3C7C"/>
    <w:rsid w:val="006F5F5B"/>
    <w:rsid w:val="00740250"/>
    <w:rsid w:val="007D2448"/>
    <w:rsid w:val="00867EF0"/>
    <w:rsid w:val="008B15B6"/>
    <w:rsid w:val="009A7467"/>
    <w:rsid w:val="00A96C39"/>
    <w:rsid w:val="00AF13EB"/>
    <w:rsid w:val="00B05C56"/>
    <w:rsid w:val="00B25A16"/>
    <w:rsid w:val="00C00309"/>
    <w:rsid w:val="00C302E3"/>
    <w:rsid w:val="00D1550B"/>
    <w:rsid w:val="00D23D64"/>
    <w:rsid w:val="00D47224"/>
    <w:rsid w:val="00E760C3"/>
    <w:rsid w:val="00EF4940"/>
    <w:rsid w:val="00F061DC"/>
    <w:rsid w:val="00F22A1C"/>
    <w:rsid w:val="00FC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A857"/>
  <w15:chartTrackingRefBased/>
  <w15:docId w15:val="{864C2C8B-C814-4639-9C04-6232FC96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494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05C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5C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5C5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5C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05C5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5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5C5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47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2A76A-2CEB-414C-8AA6-20C413DF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Zeitel</dc:creator>
  <cp:keywords/>
  <dc:description/>
  <cp:lastModifiedBy>Christoph Zinkeler</cp:lastModifiedBy>
  <cp:revision>12</cp:revision>
  <dcterms:created xsi:type="dcterms:W3CDTF">2018-01-30T09:37:00Z</dcterms:created>
  <dcterms:modified xsi:type="dcterms:W3CDTF">2018-02-26T12:26:00Z</dcterms:modified>
</cp:coreProperties>
</file>